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D374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D72C558" w:rsidR="00703492" w:rsidRDefault="00804437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4x2 třímístná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6B649D">
        <w:rPr>
          <w:rFonts w:ascii="Arial" w:hAnsi="Arial" w:cs="Arial"/>
          <w:b/>
          <w:sz w:val="20"/>
        </w:rPr>
        <w:t xml:space="preserve">- </w:t>
      </w:r>
      <w:r w:rsidR="006B649D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05AA7D1" w14:textId="20E4D69E" w:rsidR="006B649D" w:rsidRDefault="006B649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60A2F23" w14:textId="77777777" w:rsidR="006B649D" w:rsidRDefault="006B649D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37C5855" w14:textId="77777777" w:rsidR="005C3395" w:rsidRDefault="005C3395" w:rsidP="005C339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642"/>
        <w:gridCol w:w="1717"/>
        <w:gridCol w:w="1543"/>
        <w:gridCol w:w="1124"/>
        <w:gridCol w:w="1907"/>
      </w:tblGrid>
      <w:tr w:rsidR="004B2F42" w:rsidRPr="0071228E" w14:paraId="2A5E22A3" w14:textId="77777777" w:rsidTr="00DD0E88">
        <w:trPr>
          <w:trHeight w:val="861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8BFD60C" w:rsidR="00703492" w:rsidRPr="0071228E" w:rsidRDefault="00BA2CC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B4DE4" w:rsidRPr="0071228E" w14:paraId="08625D08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5085EC8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6 224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76BF60FB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6811AAA5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F8CD319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E0E42F0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2 249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26F87020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22955E4D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3D6965F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1 939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23F247AE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12D29C73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018C2819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20B49FB3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34299C35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7C62E64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0E31E2F0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 w:rsidDel="00120B7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2ADBC1D1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4C5F666D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2EF7DB0E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0E6FB36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2E9399F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A4695" w:rsidRPr="0071228E" w14:paraId="29400D5C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F332493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3 435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09B4B54C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72DA0E3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07C929B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791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749BE412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D50B697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B8980F9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279E1E3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73F28C6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5D0C0B12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321194E5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0525A2CF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56C07EDF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5378640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B14B2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27C44C2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FE38438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05D2E4C4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EA4695" w:rsidRPr="00703492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5DFD236" w:rsidR="00EA4695" w:rsidRPr="00703492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469026C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2654017B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39AB7F7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4F0ED54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A873308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309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7FC99ACE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46173668" w14:textId="77777777" w:rsidTr="00DD0E88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3EFDDD30" w:rsidR="00703492" w:rsidRPr="0071228E" w:rsidRDefault="00AA741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01B05B16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7F4A80B9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064715BB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C6A40" w:rsidRPr="0071228E" w14:paraId="60800EB5" w14:textId="77777777" w:rsidTr="00DD0E88">
        <w:trPr>
          <w:trHeight w:val="288"/>
          <w:ins w:id="0" w:author="Kotolanová, Nicola" w:date="2022-12-12T14:18:00Z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832AA0" w14:textId="3C59A8A3" w:rsidR="00AC6A40" w:rsidRPr="00AC6A40" w:rsidRDefault="00AC6A40" w:rsidP="00AC6A40">
            <w:pPr>
              <w:pStyle w:val="Normlnweb"/>
              <w:rPr>
                <w:ins w:id="1" w:author="Kotolanová, Nicola" w:date="2022-12-12T14:18:00Z"/>
                <w:rPrChange w:id="2" w:author="Kotolanová, Nicola" w:date="2022-12-12T14:18:00Z">
                  <w:rPr>
                    <w:ins w:id="3" w:author="Kotolanová, Nicola" w:date="2022-12-12T14:18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4:18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4:18:00Z">
              <w:r>
                <w:t>Emisní norma platná v době dodání vozidla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74684" w14:textId="438AD9BC" w:rsidR="00AC6A40" w:rsidRPr="00AC6A40" w:rsidRDefault="00AC6A40" w:rsidP="00AC6A40">
            <w:pPr>
              <w:pStyle w:val="Normlnweb"/>
              <w:rPr>
                <w:ins w:id="6" w:author="Kotolanová, Nicola" w:date="2022-12-12T14:18:00Z"/>
                <w:rPrChange w:id="7" w:author="Kotolanová, Nicola" w:date="2022-12-12T14:18:00Z">
                  <w:rPr>
                    <w:ins w:id="8" w:author="Kotolanová, Nicola" w:date="2022-12-12T14:18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9" w:author="Kotolanová, Nicola" w:date="2022-12-12T14:18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4:18:00Z">
              <w:r>
                <w:t>min. EURO 6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922AC" w14:textId="65DF4E9D" w:rsidR="00AC6A40" w:rsidRPr="0071228E" w:rsidRDefault="00AC6A40" w:rsidP="00AC6A40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4:18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4:18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40FD3" w14:textId="42D7C87C" w:rsidR="00AC6A40" w:rsidRPr="003C1008" w:rsidRDefault="00AC6A40" w:rsidP="00AC6A40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4:18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4:18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AC6A40" w:rsidRPr="0071228E" w14:paraId="32DDF133" w14:textId="77777777" w:rsidTr="00DD0E88">
        <w:trPr>
          <w:trHeight w:val="288"/>
          <w:ins w:id="15" w:author="Kotolanová, Nicola" w:date="2022-12-12T14:18:00Z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07712C" w14:textId="384BAF93" w:rsidR="00AC6A40" w:rsidRPr="0071228E" w:rsidRDefault="006D395E" w:rsidP="00AC6A40">
            <w:pPr>
              <w:shd w:val="clear" w:color="auto" w:fill="FFFFFF" w:themeFill="background1"/>
              <w:spacing w:after="0"/>
              <w:rPr>
                <w:ins w:id="16" w:author="Kotolanová, Nicola" w:date="2022-12-12T14:18:00Z"/>
                <w:rFonts w:ascii="Arial" w:hAnsi="Arial" w:cs="Arial"/>
                <w:noProof w:val="0"/>
                <w:color w:val="000000"/>
                <w:sz w:val="20"/>
              </w:rPr>
            </w:pPr>
            <w:ins w:id="17" w:author="Kotolanová, Nicola" w:date="2022-12-12T14:18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D941A" w14:textId="0DB4794E" w:rsidR="00AC6A40" w:rsidRPr="0071228E" w:rsidRDefault="006D395E" w:rsidP="006D395E">
            <w:pPr>
              <w:shd w:val="clear" w:color="auto" w:fill="FFFFFF" w:themeFill="background1"/>
              <w:spacing w:line="252" w:lineRule="auto"/>
              <w:jc w:val="center"/>
              <w:rPr>
                <w:ins w:id="18" w:author="Kotolanová, Nicola" w:date="2022-12-12T14:18:00Z"/>
                <w:rFonts w:ascii="Arial" w:hAnsi="Arial" w:cs="Arial"/>
                <w:noProof w:val="0"/>
                <w:color w:val="000000"/>
                <w:sz w:val="20"/>
                <w:lang w:eastAsia="en-US"/>
              </w:rPr>
              <w:pPrChange w:id="19" w:author="Kotolanová, Nicola" w:date="2022-12-12T14:18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20" w:author="Kotolanová, Nicola" w:date="2022-12-12T14:18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nařízení vlády č. 173/2016 Sb. 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791AC" w14:textId="6B3302A7" w:rsidR="00AC6A40" w:rsidRPr="0071228E" w:rsidRDefault="00AC6A40" w:rsidP="00AC6A40">
            <w:pPr>
              <w:shd w:val="clear" w:color="auto" w:fill="FFFFFF" w:themeFill="background1"/>
              <w:spacing w:after="0"/>
              <w:jc w:val="center"/>
              <w:rPr>
                <w:ins w:id="21" w:author="Kotolanová, Nicola" w:date="2022-12-12T14:18:00Z"/>
                <w:rFonts w:ascii="Arial" w:hAnsi="Arial" w:cs="Arial"/>
                <w:noProof w:val="0"/>
                <w:color w:val="000000"/>
                <w:sz w:val="20"/>
              </w:rPr>
            </w:pPr>
            <w:ins w:id="22" w:author="Kotolanová, Nicola" w:date="2022-12-12T14:18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C405D" w14:textId="1EF9B70F" w:rsidR="00AC6A40" w:rsidRPr="003C1008" w:rsidRDefault="00AC6A40" w:rsidP="00AC6A40">
            <w:pPr>
              <w:shd w:val="clear" w:color="auto" w:fill="FFFFFF" w:themeFill="background1"/>
              <w:spacing w:after="0"/>
              <w:jc w:val="center"/>
              <w:rPr>
                <w:ins w:id="23" w:author="Kotolanová, Nicola" w:date="2022-12-12T14:18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4" w:author="Kotolanová, Nicola" w:date="2022-12-12T14:18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4B2F42" w:rsidRPr="0071228E" w14:paraId="524CB069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35658EE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 w:rsidR="005D0926"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C715F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792090C7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349ECFE4" w14:textId="77777777" w:rsidTr="00DD0E88">
        <w:trPr>
          <w:trHeight w:val="529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1AFBBB92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742EE05D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2558BD35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4139327" w:rsidR="00703492" w:rsidRPr="0071228E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5C715F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BBEA" w14:textId="715C6532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1D420BF7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682636D8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4B49" w:rsidRPr="0071228E" w14:paraId="71337460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0E4FE" w14:textId="2857AA48" w:rsidR="003A4B49" w:rsidRPr="00703492" w:rsidRDefault="003A4B49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DAA41" w14:textId="715A0766" w:rsidR="003A4B49" w:rsidRPr="00703492" w:rsidRDefault="003A4B4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9727A" w14:textId="25DAD528" w:rsidR="003A4B49" w:rsidRPr="00703492" w:rsidRDefault="003A4B4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99DB2" w14:textId="02C71D9A" w:rsidR="003A4B49" w:rsidDel="00120B77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DD0E88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64089236" w:rsidR="00703492" w:rsidRPr="0071228E" w:rsidRDefault="0014315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A4695" w:rsidRPr="0071228E" w14:paraId="6BBA5012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3CC2EE96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na přední a zadní nápravě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5FA39C35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30E63B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65796E2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Ruční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50A8FFA0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56387DA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76790A67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posilovač řízení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4C69CA47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0A0ED05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0CDA1F0B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s možností nastavení výšky a sklonu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3D7026E8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21B638A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1661638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multifunkční s palubním počítačem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CB797EB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F478E51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CBE7722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Dělící příčka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31C7F64A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CEFBC1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ECE7507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17D7C5A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8880174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22739E1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Zásuvka 12 V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71D9444F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0736F320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7DCFB209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tísňového volání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66DD827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E2FDEDB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6869C495" w:rsidR="00EA4695" w:rsidDel="00887AA7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Uzamykatelná schránka u spolujezdce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42FF0" w14:textId="1FB331AD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8E86321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47EB2" w14:textId="1E2673A0" w:rsidR="00EA4695" w:rsidDel="00887AA7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D399F" w14:textId="71444062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A292A0B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C11E" w14:textId="7697700C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D858C" w14:textId="1FC8BDA8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6343B92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102A5" w14:textId="5D49CD48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Determální skla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F5246" w14:textId="41F4B5A6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EE4B8F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E02C9" w14:textId="0DF0180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Otáčkoměr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D9D35" w14:textId="0FC14522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8311A8C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E815A" w14:textId="5654046F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Indikace vnější teploty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5497D" w14:textId="1F897646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23981554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B2D0" w14:textId="79F5B0B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potlačení vlivu bočního větru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99C25" w14:textId="30AA3F35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D676C79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3634A39F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76FC" w14:textId="6DE62C49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29E4245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51DC8481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sledování pozornosti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B9F2" w14:textId="0BF18F7E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59ABD70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F28C" w14:textId="53D8DC29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Halogenové světlomety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CD8ED" w14:textId="0F681FBA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79101B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0C05" w14:textId="43970AA9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Světla s regulací sklonu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8E1F3" w14:textId="15898FD2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125A1E5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EDED" w14:textId="03413539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18C72" w14:textId="339BDAD0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796DE25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1367" w14:textId="108CE0BC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8349B" w14:textId="3C4DF16E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BD32D97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DDAFA" w14:textId="7E21FD4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Elektromotor min. 85 kW /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batterie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min. 60 kWh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69A1C" w14:textId="00ECF708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37EFCE0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C9623" w14:textId="25AD74BD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Tažné oko vpředu/ vzadu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našroubovatelné</w:t>
            </w:r>
            <w:proofErr w:type="spellEnd"/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8A5D7" w14:textId="72D21400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22ED86CB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48848" w14:textId="4A2BA9E0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D0C4C" w14:textId="04B08CB7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2B8075E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D876A" w14:textId="788C5AF3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spolujezdce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0E0AC" w14:textId="666A30C8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04EF284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E4176" w14:textId="6F61F228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2EEB" w14:textId="74B6C5AF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764143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E3537" w14:textId="7BFEF4B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Polovysoké obložení stěn nákladového prostoru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C292B" w14:textId="5542CF1C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C678A8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43E07" w14:textId="072F10ED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Ovládaná okna Ř/SP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C773F" w14:textId="2FA12CFE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1ED9002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B524B" w14:textId="1D348A7C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Upevňovací body ve střešním rámu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0D4B9" w14:textId="40E98881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E91F" w14:textId="77777777" w:rsidR="001A08E5" w:rsidRDefault="001A08E5">
      <w:pPr>
        <w:spacing w:after="0"/>
      </w:pPr>
      <w:r>
        <w:separator/>
      </w:r>
    </w:p>
  </w:endnote>
  <w:endnote w:type="continuationSeparator" w:id="0">
    <w:p w14:paraId="1E5BC5E4" w14:textId="77777777" w:rsidR="001A08E5" w:rsidRDefault="001A08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D2840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84A75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9A53F" w14:textId="77777777" w:rsidR="001A08E5" w:rsidRDefault="001A08E5">
      <w:pPr>
        <w:spacing w:after="0"/>
      </w:pPr>
      <w:r>
        <w:separator/>
      </w:r>
    </w:p>
  </w:footnote>
  <w:footnote w:type="continuationSeparator" w:id="0">
    <w:p w14:paraId="384BF1C3" w14:textId="77777777" w:rsidR="001A08E5" w:rsidRDefault="001A08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6D395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6D395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6D395E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6D395E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6D395E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53A1C"/>
    <w:rsid w:val="00063FF0"/>
    <w:rsid w:val="0006524F"/>
    <w:rsid w:val="00065257"/>
    <w:rsid w:val="000737DE"/>
    <w:rsid w:val="0008735F"/>
    <w:rsid w:val="00097A4E"/>
    <w:rsid w:val="000B1B71"/>
    <w:rsid w:val="000F4481"/>
    <w:rsid w:val="00107ABA"/>
    <w:rsid w:val="0011753D"/>
    <w:rsid w:val="00120B77"/>
    <w:rsid w:val="001312D2"/>
    <w:rsid w:val="001354FA"/>
    <w:rsid w:val="00135A6F"/>
    <w:rsid w:val="0013778E"/>
    <w:rsid w:val="00143158"/>
    <w:rsid w:val="0014745C"/>
    <w:rsid w:val="00166A0D"/>
    <w:rsid w:val="00171466"/>
    <w:rsid w:val="001A08E5"/>
    <w:rsid w:val="001A6D01"/>
    <w:rsid w:val="001B2785"/>
    <w:rsid w:val="001D7132"/>
    <w:rsid w:val="001F3D0E"/>
    <w:rsid w:val="002218D4"/>
    <w:rsid w:val="002606B1"/>
    <w:rsid w:val="00274AC7"/>
    <w:rsid w:val="00284869"/>
    <w:rsid w:val="00290DC8"/>
    <w:rsid w:val="002A400F"/>
    <w:rsid w:val="002D3749"/>
    <w:rsid w:val="002D6607"/>
    <w:rsid w:val="002E620A"/>
    <w:rsid w:val="002E69EE"/>
    <w:rsid w:val="002F3F96"/>
    <w:rsid w:val="00367262"/>
    <w:rsid w:val="0037088A"/>
    <w:rsid w:val="00376C24"/>
    <w:rsid w:val="003A4B49"/>
    <w:rsid w:val="003B1BC4"/>
    <w:rsid w:val="003D21E5"/>
    <w:rsid w:val="003D2755"/>
    <w:rsid w:val="003E651D"/>
    <w:rsid w:val="00416B70"/>
    <w:rsid w:val="004352B4"/>
    <w:rsid w:val="004673FE"/>
    <w:rsid w:val="00472903"/>
    <w:rsid w:val="00483761"/>
    <w:rsid w:val="004843CA"/>
    <w:rsid w:val="00486901"/>
    <w:rsid w:val="004A2CF0"/>
    <w:rsid w:val="004B2F42"/>
    <w:rsid w:val="004B4EC0"/>
    <w:rsid w:val="004D1262"/>
    <w:rsid w:val="004E25E4"/>
    <w:rsid w:val="00534F1A"/>
    <w:rsid w:val="00545C5A"/>
    <w:rsid w:val="005B3F91"/>
    <w:rsid w:val="005C280F"/>
    <w:rsid w:val="005C3395"/>
    <w:rsid w:val="005C715F"/>
    <w:rsid w:val="005C7862"/>
    <w:rsid w:val="005D0926"/>
    <w:rsid w:val="005E5C91"/>
    <w:rsid w:val="005F3B8C"/>
    <w:rsid w:val="00611D47"/>
    <w:rsid w:val="00613ED9"/>
    <w:rsid w:val="00620A90"/>
    <w:rsid w:val="006336BF"/>
    <w:rsid w:val="006341D0"/>
    <w:rsid w:val="00664403"/>
    <w:rsid w:val="006B45B4"/>
    <w:rsid w:val="006B5FF5"/>
    <w:rsid w:val="006B649D"/>
    <w:rsid w:val="006C3ED5"/>
    <w:rsid w:val="006D395E"/>
    <w:rsid w:val="006E2943"/>
    <w:rsid w:val="006E4BA5"/>
    <w:rsid w:val="00703492"/>
    <w:rsid w:val="00720EE0"/>
    <w:rsid w:val="00725F1C"/>
    <w:rsid w:val="007302C4"/>
    <w:rsid w:val="007505C0"/>
    <w:rsid w:val="0075516A"/>
    <w:rsid w:val="00765C7B"/>
    <w:rsid w:val="00776C81"/>
    <w:rsid w:val="00787CF0"/>
    <w:rsid w:val="007A1109"/>
    <w:rsid w:val="007A7D1E"/>
    <w:rsid w:val="007C545A"/>
    <w:rsid w:val="007C782A"/>
    <w:rsid w:val="007D237F"/>
    <w:rsid w:val="00800B9B"/>
    <w:rsid w:val="00804437"/>
    <w:rsid w:val="008172B3"/>
    <w:rsid w:val="0082278F"/>
    <w:rsid w:val="00834FCC"/>
    <w:rsid w:val="00872F8A"/>
    <w:rsid w:val="008765A8"/>
    <w:rsid w:val="00887AA7"/>
    <w:rsid w:val="0089659F"/>
    <w:rsid w:val="008D4022"/>
    <w:rsid w:val="008D64C6"/>
    <w:rsid w:val="008E1A9F"/>
    <w:rsid w:val="008F7798"/>
    <w:rsid w:val="00911B13"/>
    <w:rsid w:val="00915B1F"/>
    <w:rsid w:val="009351D5"/>
    <w:rsid w:val="009431FF"/>
    <w:rsid w:val="009600F1"/>
    <w:rsid w:val="009765B5"/>
    <w:rsid w:val="009779C4"/>
    <w:rsid w:val="00980B99"/>
    <w:rsid w:val="00995D31"/>
    <w:rsid w:val="009A5CAE"/>
    <w:rsid w:val="009B0869"/>
    <w:rsid w:val="009D108B"/>
    <w:rsid w:val="009D6676"/>
    <w:rsid w:val="009E4644"/>
    <w:rsid w:val="009F62C0"/>
    <w:rsid w:val="00A06338"/>
    <w:rsid w:val="00A11052"/>
    <w:rsid w:val="00A125C6"/>
    <w:rsid w:val="00A15DA7"/>
    <w:rsid w:val="00A17C55"/>
    <w:rsid w:val="00A212F5"/>
    <w:rsid w:val="00A34C63"/>
    <w:rsid w:val="00A43CAC"/>
    <w:rsid w:val="00A526B2"/>
    <w:rsid w:val="00A53089"/>
    <w:rsid w:val="00A72ECB"/>
    <w:rsid w:val="00A90C90"/>
    <w:rsid w:val="00AA7419"/>
    <w:rsid w:val="00AB2D33"/>
    <w:rsid w:val="00AB6F43"/>
    <w:rsid w:val="00AC6A40"/>
    <w:rsid w:val="00AD0831"/>
    <w:rsid w:val="00AD5C2C"/>
    <w:rsid w:val="00B103E4"/>
    <w:rsid w:val="00B115F9"/>
    <w:rsid w:val="00B2525F"/>
    <w:rsid w:val="00B54C98"/>
    <w:rsid w:val="00B74F6B"/>
    <w:rsid w:val="00B84116"/>
    <w:rsid w:val="00B86ADC"/>
    <w:rsid w:val="00BA2CCC"/>
    <w:rsid w:val="00BB00B1"/>
    <w:rsid w:val="00BB5C73"/>
    <w:rsid w:val="00BE4160"/>
    <w:rsid w:val="00BF1EDA"/>
    <w:rsid w:val="00BF63D4"/>
    <w:rsid w:val="00C20A6B"/>
    <w:rsid w:val="00C47869"/>
    <w:rsid w:val="00C600F0"/>
    <w:rsid w:val="00C768FB"/>
    <w:rsid w:val="00CA7342"/>
    <w:rsid w:val="00CB14B2"/>
    <w:rsid w:val="00CC36C5"/>
    <w:rsid w:val="00CD1262"/>
    <w:rsid w:val="00CD68AE"/>
    <w:rsid w:val="00CE163D"/>
    <w:rsid w:val="00CF09C1"/>
    <w:rsid w:val="00CF2903"/>
    <w:rsid w:val="00D04667"/>
    <w:rsid w:val="00D070F2"/>
    <w:rsid w:val="00D256FD"/>
    <w:rsid w:val="00D45AB7"/>
    <w:rsid w:val="00D46D20"/>
    <w:rsid w:val="00D50FDA"/>
    <w:rsid w:val="00D65E00"/>
    <w:rsid w:val="00D75923"/>
    <w:rsid w:val="00D816CE"/>
    <w:rsid w:val="00D820E1"/>
    <w:rsid w:val="00D85E03"/>
    <w:rsid w:val="00DD0E88"/>
    <w:rsid w:val="00DD7961"/>
    <w:rsid w:val="00DE1670"/>
    <w:rsid w:val="00DE762A"/>
    <w:rsid w:val="00E06737"/>
    <w:rsid w:val="00E31E86"/>
    <w:rsid w:val="00E63BDB"/>
    <w:rsid w:val="00E76CB1"/>
    <w:rsid w:val="00E85A6F"/>
    <w:rsid w:val="00EA4695"/>
    <w:rsid w:val="00EB4DE4"/>
    <w:rsid w:val="00EC61A7"/>
    <w:rsid w:val="00EE72D6"/>
    <w:rsid w:val="00F04E1A"/>
    <w:rsid w:val="00F10402"/>
    <w:rsid w:val="00F1294B"/>
    <w:rsid w:val="00F15A97"/>
    <w:rsid w:val="00F35586"/>
    <w:rsid w:val="00F61207"/>
    <w:rsid w:val="00F65746"/>
    <w:rsid w:val="00F81F3D"/>
    <w:rsid w:val="00FA0D90"/>
    <w:rsid w:val="00FA69E9"/>
    <w:rsid w:val="00FB0FD6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AC6A40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66</cp:revision>
  <dcterms:created xsi:type="dcterms:W3CDTF">2022-04-27T17:05:00Z</dcterms:created>
  <dcterms:modified xsi:type="dcterms:W3CDTF">2022-12-12T13:18:00Z</dcterms:modified>
</cp:coreProperties>
</file>